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310C" w14:textId="2A395ADB" w:rsidR="00EB30EF" w:rsidRPr="00005867" w:rsidRDefault="00111677">
      <w:pPr>
        <w:rPr>
          <w:sz w:val="28"/>
          <w:szCs w:val="28"/>
        </w:rPr>
      </w:pPr>
      <w:r w:rsidRPr="00005867">
        <w:rPr>
          <w:b/>
          <w:bCs/>
          <w:sz w:val="28"/>
          <w:szCs w:val="28"/>
        </w:rPr>
        <w:t xml:space="preserve">Additional file </w:t>
      </w:r>
      <w:r w:rsidR="00C8200D">
        <w:rPr>
          <w:b/>
          <w:bCs/>
          <w:sz w:val="28"/>
          <w:szCs w:val="28"/>
        </w:rPr>
        <w:t>1</w:t>
      </w:r>
      <w:r w:rsidRPr="00005867">
        <w:rPr>
          <w:b/>
          <w:bCs/>
          <w:sz w:val="28"/>
          <w:szCs w:val="28"/>
        </w:rPr>
        <w:t xml:space="preserve">. </w:t>
      </w:r>
      <w:r w:rsidRPr="00005867">
        <w:rPr>
          <w:sz w:val="28"/>
          <w:szCs w:val="28"/>
        </w:rPr>
        <w:t>Deviations from the registered protocol</w:t>
      </w:r>
    </w:p>
    <w:p w14:paraId="00F5AC43" w14:textId="11E355D0" w:rsidR="00111677" w:rsidRPr="00005867" w:rsidRDefault="00BC0DDC">
      <w:pPr>
        <w:rPr>
          <w:sz w:val="24"/>
          <w:szCs w:val="24"/>
        </w:rPr>
      </w:pPr>
      <w:r>
        <w:rPr>
          <w:sz w:val="24"/>
          <w:szCs w:val="24"/>
        </w:rPr>
        <w:t xml:space="preserve">PROSPERO </w:t>
      </w:r>
      <w:r w:rsidR="00B12DFF" w:rsidRPr="00005867">
        <w:rPr>
          <w:sz w:val="24"/>
          <w:szCs w:val="24"/>
        </w:rPr>
        <w:t>registration number: CRD42020189886</w:t>
      </w:r>
      <w:r w:rsidR="00814E76">
        <w:rPr>
          <w:sz w:val="24"/>
          <w:szCs w:val="24"/>
        </w:rPr>
        <w:t xml:space="preserve"> (15 Jun 20)</w:t>
      </w:r>
    </w:p>
    <w:tbl>
      <w:tblPr>
        <w:tblStyle w:val="TableGrid"/>
        <w:tblW w:w="14184" w:type="dxa"/>
        <w:tblLayout w:type="fixed"/>
        <w:tblLook w:val="04A0" w:firstRow="1" w:lastRow="0" w:firstColumn="1" w:lastColumn="0" w:noHBand="0" w:noVBand="1"/>
      </w:tblPr>
      <w:tblGrid>
        <w:gridCol w:w="4746"/>
        <w:gridCol w:w="4747"/>
        <w:gridCol w:w="3994"/>
        <w:gridCol w:w="697"/>
      </w:tblGrid>
      <w:tr w:rsidR="00F03FAE" w:rsidRPr="00A018D6" w14:paraId="57E11C20" w14:textId="3C02AB08" w:rsidTr="00663D25">
        <w:tc>
          <w:tcPr>
            <w:tcW w:w="4746" w:type="dxa"/>
          </w:tcPr>
          <w:p w14:paraId="54DEBCD3" w14:textId="162289FF" w:rsidR="00F03FAE" w:rsidRPr="00A018D6" w:rsidRDefault="00F03FAE" w:rsidP="00D517AE">
            <w:pPr>
              <w:rPr>
                <w:rFonts w:cstheme="minorHAnsi"/>
                <w:b/>
                <w:bCs/>
              </w:rPr>
            </w:pPr>
            <w:r w:rsidRPr="00A018D6">
              <w:rPr>
                <w:rFonts w:cstheme="minorHAnsi"/>
                <w:b/>
                <w:bCs/>
              </w:rPr>
              <w:t>Original protocol submission</w:t>
            </w:r>
          </w:p>
        </w:tc>
        <w:tc>
          <w:tcPr>
            <w:tcW w:w="4747" w:type="dxa"/>
          </w:tcPr>
          <w:p w14:paraId="7FFEDCFD" w14:textId="522037B7" w:rsidR="00F03FAE" w:rsidRPr="00A018D6" w:rsidRDefault="00F03FAE" w:rsidP="00D517AE">
            <w:pPr>
              <w:rPr>
                <w:rFonts w:cstheme="minorHAnsi"/>
                <w:b/>
                <w:bCs/>
              </w:rPr>
            </w:pPr>
            <w:r w:rsidRPr="00A018D6">
              <w:rPr>
                <w:rFonts w:cstheme="minorHAnsi"/>
                <w:b/>
                <w:bCs/>
              </w:rPr>
              <w:t>Deviation as reported in manuscript</w:t>
            </w:r>
          </w:p>
        </w:tc>
        <w:tc>
          <w:tcPr>
            <w:tcW w:w="3994" w:type="dxa"/>
          </w:tcPr>
          <w:p w14:paraId="6F70DD27" w14:textId="685E58BC" w:rsidR="00F03FAE" w:rsidRPr="00A018D6" w:rsidRDefault="00F03FAE" w:rsidP="00D517AE">
            <w:pPr>
              <w:rPr>
                <w:rFonts w:cstheme="minorHAnsi"/>
                <w:b/>
                <w:bCs/>
              </w:rPr>
            </w:pPr>
            <w:r w:rsidRPr="00A018D6">
              <w:rPr>
                <w:rFonts w:cstheme="minorHAnsi"/>
                <w:b/>
                <w:bCs/>
              </w:rPr>
              <w:t>Justification</w:t>
            </w:r>
          </w:p>
        </w:tc>
        <w:tc>
          <w:tcPr>
            <w:tcW w:w="697" w:type="dxa"/>
          </w:tcPr>
          <w:p w14:paraId="4D68308A" w14:textId="6008FBBB" w:rsidR="00F03FAE" w:rsidRPr="00A018D6" w:rsidRDefault="00F03FAE" w:rsidP="00D517AE">
            <w:pPr>
              <w:rPr>
                <w:rFonts w:cstheme="minorHAnsi"/>
                <w:b/>
                <w:bCs/>
              </w:rPr>
            </w:pPr>
            <w:r w:rsidRPr="00A018D6">
              <w:rPr>
                <w:rFonts w:cstheme="minorHAnsi"/>
                <w:b/>
                <w:bCs/>
              </w:rPr>
              <w:t>Page</w:t>
            </w:r>
          </w:p>
        </w:tc>
      </w:tr>
      <w:tr w:rsidR="00F03FAE" w:rsidRPr="00A018D6" w14:paraId="6A3F32A1" w14:textId="5C71ED25" w:rsidTr="00663D25">
        <w:trPr>
          <w:trHeight w:val="1100"/>
        </w:trPr>
        <w:tc>
          <w:tcPr>
            <w:tcW w:w="4746" w:type="dxa"/>
          </w:tcPr>
          <w:p w14:paraId="76D308D7" w14:textId="77777777" w:rsidR="00D517AE" w:rsidRPr="00A018D6" w:rsidRDefault="00894B8B" w:rsidP="00D517AE">
            <w:pPr>
              <w:rPr>
                <w:rFonts w:cstheme="minorHAnsi"/>
                <w:b/>
                <w:bCs/>
                <w:color w:val="333333"/>
                <w:shd w:val="clear" w:color="auto" w:fill="FFFFFF"/>
              </w:rPr>
            </w:pPr>
            <w:r w:rsidRPr="00A018D6">
              <w:rPr>
                <w:rFonts w:cstheme="minorHAnsi"/>
                <w:b/>
                <w:bCs/>
                <w:color w:val="333333"/>
                <w:shd w:val="clear" w:color="auto" w:fill="FFFFFF"/>
              </w:rPr>
              <w:t>Review question:</w:t>
            </w:r>
          </w:p>
          <w:p w14:paraId="11E476F5" w14:textId="77777777"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Primary research questions:</w:t>
            </w:r>
          </w:p>
          <w:p w14:paraId="04B4596B" w14:textId="41C96E13"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 xml:space="preserve">1. How much </w:t>
            </w:r>
            <w:r w:rsidR="00A018D6" w:rsidRPr="00A018D6">
              <w:rPr>
                <w:rFonts w:eastAsia="Times New Roman" w:cstheme="minorHAnsi"/>
                <w:color w:val="333333"/>
              </w:rPr>
              <w:t>PA</w:t>
            </w:r>
            <w:r w:rsidRPr="00816059">
              <w:rPr>
                <w:rFonts w:eastAsia="Times New Roman" w:cstheme="minorHAnsi"/>
                <w:color w:val="333333"/>
              </w:rPr>
              <w:t xml:space="preserve"> do children obtain outdoors compared to indoors while attending early childhood education and care settings?</w:t>
            </w:r>
          </w:p>
          <w:p w14:paraId="15D70B21" w14:textId="35557F4C"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 xml:space="preserve">2. How do patterns differ by </w:t>
            </w:r>
            <w:r w:rsidR="00A018D6" w:rsidRPr="00A018D6">
              <w:rPr>
                <w:rFonts w:eastAsia="Times New Roman" w:cstheme="minorHAnsi"/>
                <w:color w:val="333333"/>
              </w:rPr>
              <w:t>PA</w:t>
            </w:r>
            <w:r w:rsidRPr="00816059">
              <w:rPr>
                <w:rFonts w:eastAsia="Times New Roman" w:cstheme="minorHAnsi"/>
                <w:color w:val="333333"/>
              </w:rPr>
              <w:t xml:space="preserve"> intensities between time spent indoors and outdoors while attending early childhood education and care settings?</w:t>
            </w:r>
          </w:p>
          <w:p w14:paraId="75D2BFBC" w14:textId="77777777" w:rsidR="00816059" w:rsidRPr="00816059" w:rsidRDefault="00816059" w:rsidP="00816059">
            <w:pPr>
              <w:shd w:val="clear" w:color="auto" w:fill="FFFFFF"/>
              <w:rPr>
                <w:rFonts w:eastAsia="Times New Roman" w:cstheme="minorHAnsi"/>
                <w:color w:val="333333"/>
              </w:rPr>
            </w:pPr>
          </w:p>
          <w:p w14:paraId="31128BD4" w14:textId="77777777"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Secondary research questions:</w:t>
            </w:r>
          </w:p>
          <w:p w14:paraId="2F8B19A9" w14:textId="77777777"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3. How much time do children spent being sedentary outdoors compared to indoors while attending early childhood education and care settings?</w:t>
            </w:r>
          </w:p>
          <w:p w14:paraId="0664337A" w14:textId="450FF975" w:rsidR="00816059" w:rsidRPr="00816059" w:rsidRDefault="00816059" w:rsidP="00816059">
            <w:pPr>
              <w:shd w:val="clear" w:color="auto" w:fill="FFFFFF"/>
              <w:rPr>
                <w:rFonts w:eastAsia="Times New Roman" w:cstheme="minorHAnsi"/>
                <w:color w:val="333333"/>
              </w:rPr>
            </w:pPr>
            <w:r w:rsidRPr="00816059">
              <w:rPr>
                <w:rFonts w:eastAsia="Times New Roman" w:cstheme="minorHAnsi"/>
                <w:color w:val="333333"/>
              </w:rPr>
              <w:t xml:space="preserve">4. In studies measuring </w:t>
            </w:r>
            <w:r w:rsidR="00A018D6" w:rsidRPr="00A018D6">
              <w:rPr>
                <w:rFonts w:eastAsia="Times New Roman" w:cstheme="minorHAnsi"/>
                <w:color w:val="333333"/>
              </w:rPr>
              <w:t>PA</w:t>
            </w:r>
            <w:r w:rsidRPr="00816059">
              <w:rPr>
                <w:rFonts w:eastAsia="Times New Roman" w:cstheme="minorHAnsi"/>
                <w:color w:val="333333"/>
              </w:rPr>
              <w:t xml:space="preserve">, are there more or different types of injury in young children during outdoor </w:t>
            </w:r>
            <w:r w:rsidR="00A018D6" w:rsidRPr="00A018D6">
              <w:rPr>
                <w:rFonts w:eastAsia="Times New Roman" w:cstheme="minorHAnsi"/>
                <w:color w:val="333333"/>
              </w:rPr>
              <w:t>PA</w:t>
            </w:r>
            <w:r w:rsidRPr="00816059">
              <w:rPr>
                <w:rFonts w:eastAsia="Times New Roman" w:cstheme="minorHAnsi"/>
                <w:color w:val="333333"/>
              </w:rPr>
              <w:t xml:space="preserve"> compared to indoor </w:t>
            </w:r>
            <w:r w:rsidR="00A018D6" w:rsidRPr="00A018D6">
              <w:rPr>
                <w:rFonts w:eastAsia="Times New Roman" w:cstheme="minorHAnsi"/>
                <w:color w:val="333333"/>
              </w:rPr>
              <w:t>PA</w:t>
            </w:r>
            <w:r w:rsidRPr="00816059">
              <w:rPr>
                <w:rFonts w:eastAsia="Times New Roman" w:cstheme="minorHAnsi"/>
                <w:color w:val="333333"/>
              </w:rPr>
              <w:t xml:space="preserve"> while attending early childhood education and care settings?</w:t>
            </w:r>
          </w:p>
          <w:p w14:paraId="7200D44F" w14:textId="4219E781" w:rsidR="00894B8B" w:rsidRPr="00A018D6" w:rsidRDefault="00894B8B" w:rsidP="00D517AE">
            <w:pPr>
              <w:rPr>
                <w:rFonts w:cstheme="minorHAnsi"/>
                <w:b/>
                <w:bCs/>
                <w:color w:val="333333"/>
                <w:shd w:val="clear" w:color="auto" w:fill="FFFFFF"/>
              </w:rPr>
            </w:pPr>
          </w:p>
        </w:tc>
        <w:tc>
          <w:tcPr>
            <w:tcW w:w="4747" w:type="dxa"/>
          </w:tcPr>
          <w:p w14:paraId="24DDCEFD" w14:textId="5455F0D8" w:rsidR="00F03FAE" w:rsidRPr="00A018D6" w:rsidRDefault="00240E96" w:rsidP="00D517AE">
            <w:pPr>
              <w:rPr>
                <w:rFonts w:cstheme="minorHAnsi"/>
              </w:rPr>
            </w:pPr>
            <w:r w:rsidRPr="00A018D6">
              <w:t>The aim of this study was threefold: to systematically review and synthesise the published evidence (1) investigating how much PA children obtain, and how much time they spend sedentary, outdoors compared to indoors while attending ECEC, and how PA patterns differ by PA intensity and ST; (2) assessing the influence of the physical environment and practices on children's PA and ST, and (3) addressing if are there more or different types of injury in young children during outdoor PA compared to indoor PA while attending ECEC.</w:t>
            </w:r>
          </w:p>
        </w:tc>
        <w:tc>
          <w:tcPr>
            <w:tcW w:w="3994" w:type="dxa"/>
          </w:tcPr>
          <w:p w14:paraId="6C5A9626" w14:textId="2DB5E865" w:rsidR="00F03FAE" w:rsidRPr="00A018D6" w:rsidRDefault="00ED7C9E" w:rsidP="00D517AE">
            <w:pPr>
              <w:rPr>
                <w:rFonts w:cstheme="minorHAnsi"/>
              </w:rPr>
            </w:pPr>
            <w:r w:rsidRPr="00A018D6">
              <w:rPr>
                <w:rFonts w:cstheme="minorHAnsi"/>
              </w:rPr>
              <w:t xml:space="preserve">In the development of this </w:t>
            </w:r>
            <w:r w:rsidR="00A018D6" w:rsidRPr="00A018D6">
              <w:rPr>
                <w:rFonts w:cstheme="minorHAnsi"/>
              </w:rPr>
              <w:t>review,</w:t>
            </w:r>
            <w:r w:rsidRPr="00A018D6">
              <w:rPr>
                <w:rFonts w:cstheme="minorHAnsi"/>
              </w:rPr>
              <w:t xml:space="preserve"> it was determined that a sole focus on</w:t>
            </w:r>
            <w:r w:rsidR="00A018D6" w:rsidRPr="00A018D6">
              <w:rPr>
                <w:rFonts w:cstheme="minorHAnsi"/>
              </w:rPr>
              <w:t xml:space="preserve"> comparing indoor versus outdoor PA</w:t>
            </w:r>
            <w:r w:rsidR="00A018D6">
              <w:rPr>
                <w:rFonts w:cstheme="minorHAnsi"/>
              </w:rPr>
              <w:t xml:space="preserve"> </w:t>
            </w:r>
            <w:r w:rsidR="008A058B">
              <w:rPr>
                <w:rFonts w:cstheme="minorHAnsi"/>
              </w:rPr>
              <w:t xml:space="preserve">provided insufficient novelty to the evidence-base. The additional </w:t>
            </w:r>
            <w:r w:rsidR="00DC2AF8">
              <w:rPr>
                <w:rFonts w:cstheme="minorHAnsi"/>
              </w:rPr>
              <w:t>synthesis of the relationship between environmental factors and PA</w:t>
            </w:r>
            <w:r w:rsidR="00663D25">
              <w:rPr>
                <w:rFonts w:cstheme="minorHAnsi"/>
              </w:rPr>
              <w:t>/ST facilitated the development of more meaningful policy and practice recommendations.</w:t>
            </w:r>
          </w:p>
        </w:tc>
        <w:tc>
          <w:tcPr>
            <w:tcW w:w="697" w:type="dxa"/>
          </w:tcPr>
          <w:p w14:paraId="19A3834E" w14:textId="116B66CC" w:rsidR="00F03FAE" w:rsidRPr="00A70301" w:rsidRDefault="00A70301" w:rsidP="001A542A">
            <w:pPr>
              <w:jc w:val="center"/>
              <w:rPr>
                <w:rFonts w:cstheme="minorHAnsi"/>
              </w:rPr>
            </w:pPr>
            <w:r w:rsidRPr="00A70301">
              <w:rPr>
                <w:rFonts w:cstheme="minorHAnsi"/>
              </w:rPr>
              <w:t>7</w:t>
            </w:r>
          </w:p>
        </w:tc>
      </w:tr>
      <w:tr w:rsidR="00D57A9E" w:rsidRPr="00A018D6" w14:paraId="733F8740" w14:textId="77777777" w:rsidTr="00663D25">
        <w:trPr>
          <w:trHeight w:val="1100"/>
        </w:trPr>
        <w:tc>
          <w:tcPr>
            <w:tcW w:w="4746" w:type="dxa"/>
          </w:tcPr>
          <w:p w14:paraId="4A604B6E" w14:textId="20A4EDB3" w:rsidR="00A73B22" w:rsidRPr="00A018D6" w:rsidRDefault="00A73B22" w:rsidP="00D57A9E">
            <w:pPr>
              <w:rPr>
                <w:rFonts w:cstheme="minorHAnsi"/>
                <w:b/>
                <w:bCs/>
                <w:color w:val="333333"/>
                <w:shd w:val="clear" w:color="auto" w:fill="FFFFFF"/>
              </w:rPr>
            </w:pPr>
            <w:r w:rsidRPr="00A018D6">
              <w:rPr>
                <w:rFonts w:cstheme="minorHAnsi"/>
                <w:b/>
                <w:bCs/>
                <w:color w:val="333333"/>
                <w:shd w:val="clear" w:color="auto" w:fill="FFFFFF"/>
              </w:rPr>
              <w:t>Searches:</w:t>
            </w:r>
          </w:p>
          <w:p w14:paraId="7C17574E" w14:textId="753784B0" w:rsidR="00D57A9E" w:rsidRPr="00A018D6" w:rsidRDefault="00D57A9E" w:rsidP="00D57A9E">
            <w:pPr>
              <w:rPr>
                <w:rFonts w:cstheme="minorHAnsi"/>
                <w:color w:val="333333"/>
                <w:shd w:val="clear" w:color="auto" w:fill="FFFFFF"/>
              </w:rPr>
            </w:pPr>
            <w:r w:rsidRPr="00A018D6">
              <w:rPr>
                <w:rFonts w:cstheme="minorHAnsi"/>
                <w:color w:val="333333"/>
                <w:shd w:val="clear" w:color="auto" w:fill="FFFFFF"/>
              </w:rPr>
              <w:t>We will search … for subject headings and keywords relating to … exposure and comparator (</w:t>
            </w:r>
            <w:r w:rsidRPr="00A018D6">
              <w:rPr>
                <w:rFonts w:cstheme="minorHAnsi"/>
                <w:i/>
                <w:iCs/>
                <w:color w:val="333333"/>
                <w:shd w:val="clear" w:color="auto" w:fill="FFFFFF"/>
              </w:rPr>
              <w:t>i.e.</w:t>
            </w:r>
            <w:r w:rsidRPr="00A018D6">
              <w:rPr>
                <w:rFonts w:cstheme="minorHAnsi"/>
                <w:color w:val="333333"/>
                <w:shd w:val="clear" w:color="auto" w:fill="FFFFFF"/>
              </w:rPr>
              <w:t xml:space="preserve"> outdoor and indoor </w:t>
            </w:r>
            <w:r w:rsidR="00A018D6" w:rsidRPr="00A018D6">
              <w:rPr>
                <w:rFonts w:cstheme="minorHAnsi"/>
                <w:color w:val="333333"/>
                <w:shd w:val="clear" w:color="auto" w:fill="FFFFFF"/>
              </w:rPr>
              <w:t>PA</w:t>
            </w:r>
            <w:r w:rsidRPr="00A018D6">
              <w:rPr>
                <w:rFonts w:cstheme="minorHAnsi"/>
                <w:color w:val="333333"/>
                <w:shd w:val="clear" w:color="auto" w:fill="FFFFFF"/>
              </w:rPr>
              <w:t>) …</w:t>
            </w:r>
          </w:p>
        </w:tc>
        <w:tc>
          <w:tcPr>
            <w:tcW w:w="4747" w:type="dxa"/>
          </w:tcPr>
          <w:p w14:paraId="1BD76BF7" w14:textId="1E0F6ACA" w:rsidR="00C328E3" w:rsidRPr="00A018D6" w:rsidRDefault="00C328E3" w:rsidP="00D57A9E">
            <w:pPr>
              <w:rPr>
                <w:rFonts w:cstheme="minorHAnsi"/>
                <w:b/>
                <w:bCs/>
                <w:color w:val="333333"/>
                <w:shd w:val="clear" w:color="auto" w:fill="FFFFFF"/>
              </w:rPr>
            </w:pPr>
            <w:r w:rsidRPr="00A018D6">
              <w:rPr>
                <w:rFonts w:cstheme="minorHAnsi"/>
                <w:b/>
                <w:bCs/>
                <w:color w:val="333333"/>
                <w:shd w:val="clear" w:color="auto" w:fill="FFFFFF"/>
              </w:rPr>
              <w:t>Search strategy and selection process:</w:t>
            </w:r>
          </w:p>
          <w:p w14:paraId="267D4ADE" w14:textId="0F250FAF" w:rsidR="00D57A9E" w:rsidRPr="00A018D6" w:rsidRDefault="00D57A9E" w:rsidP="00D57A9E">
            <w:pPr>
              <w:rPr>
                <w:rFonts w:cstheme="minorHAnsi"/>
                <w:b/>
                <w:bCs/>
              </w:rPr>
            </w:pPr>
            <w:r w:rsidRPr="00A018D6">
              <w:rPr>
                <w:rFonts w:cstheme="minorHAnsi"/>
                <w:color w:val="333333"/>
                <w:shd w:val="clear" w:color="auto" w:fill="FFFFFF"/>
              </w:rPr>
              <w:t>We will search … for subject headings and keywords relating to … exposure and comparator (</w:t>
            </w:r>
            <w:r w:rsidRPr="00A018D6">
              <w:rPr>
                <w:rFonts w:cstheme="minorHAnsi"/>
                <w:i/>
                <w:iCs/>
                <w:color w:val="333333"/>
                <w:shd w:val="clear" w:color="auto" w:fill="FFFFFF"/>
              </w:rPr>
              <w:t>i.e.</w:t>
            </w:r>
            <w:r w:rsidRPr="00A018D6">
              <w:rPr>
                <w:rFonts w:cstheme="minorHAnsi"/>
                <w:color w:val="333333"/>
                <w:shd w:val="clear" w:color="auto" w:fill="FFFFFF"/>
              </w:rPr>
              <w:t xml:space="preserve"> use of outdoor and indoor space) …</w:t>
            </w:r>
          </w:p>
        </w:tc>
        <w:tc>
          <w:tcPr>
            <w:tcW w:w="3994" w:type="dxa"/>
          </w:tcPr>
          <w:p w14:paraId="2FADE01F" w14:textId="0A1167D4" w:rsidR="00D57A9E" w:rsidRPr="00A018D6" w:rsidRDefault="00D57A9E" w:rsidP="00D57A9E">
            <w:pPr>
              <w:rPr>
                <w:rFonts w:cstheme="minorHAnsi"/>
                <w:b/>
                <w:bCs/>
              </w:rPr>
            </w:pPr>
            <w:r w:rsidRPr="00A018D6">
              <w:rPr>
                <w:rFonts w:cstheme="minorHAnsi"/>
              </w:rPr>
              <w:t>The proposed search strategy was updated with additional subject headings and keywords relating to exposures and comparators that reflected the altered aims of the final review.</w:t>
            </w:r>
          </w:p>
        </w:tc>
        <w:tc>
          <w:tcPr>
            <w:tcW w:w="697" w:type="dxa"/>
          </w:tcPr>
          <w:p w14:paraId="3C7BC4F4" w14:textId="4FAB610D" w:rsidR="00D57A9E" w:rsidRPr="00A70301" w:rsidRDefault="00A70301" w:rsidP="001A542A">
            <w:pPr>
              <w:jc w:val="center"/>
              <w:rPr>
                <w:rFonts w:cstheme="minorHAnsi"/>
              </w:rPr>
            </w:pPr>
            <w:r>
              <w:rPr>
                <w:rFonts w:cstheme="minorHAnsi"/>
              </w:rPr>
              <w:t>9</w:t>
            </w:r>
          </w:p>
        </w:tc>
      </w:tr>
      <w:tr w:rsidR="00402F0E" w:rsidRPr="00A018D6" w14:paraId="06DBC69E" w14:textId="77777777" w:rsidTr="00663D25">
        <w:trPr>
          <w:trHeight w:val="1100"/>
        </w:trPr>
        <w:tc>
          <w:tcPr>
            <w:tcW w:w="4746" w:type="dxa"/>
          </w:tcPr>
          <w:p w14:paraId="61393D56" w14:textId="395CCDC9" w:rsidR="00902B63" w:rsidRPr="00A018D6" w:rsidRDefault="00902B63" w:rsidP="00902B63">
            <w:pPr>
              <w:rPr>
                <w:rFonts w:cstheme="minorHAnsi"/>
                <w:b/>
                <w:bCs/>
              </w:rPr>
            </w:pPr>
            <w:r w:rsidRPr="00A018D6">
              <w:rPr>
                <w:rFonts w:cstheme="minorHAnsi"/>
                <w:b/>
                <w:bCs/>
              </w:rPr>
              <w:lastRenderedPageBreak/>
              <w:t>Types of study to be included:</w:t>
            </w:r>
          </w:p>
          <w:p w14:paraId="653338CD" w14:textId="2A12AAE5" w:rsidR="00402F0E" w:rsidRPr="00A018D6" w:rsidRDefault="00902B63" w:rsidP="00663D25">
            <w:pPr>
              <w:rPr>
                <w:rFonts w:cstheme="minorHAnsi"/>
                <w:color w:val="333333"/>
                <w:shd w:val="clear" w:color="auto" w:fill="FFFFFF"/>
              </w:rPr>
            </w:pPr>
            <w:r w:rsidRPr="00A018D6">
              <w:rPr>
                <w:rFonts w:cstheme="minorHAnsi"/>
              </w:rPr>
              <w:t xml:space="preserve">Cohort studies (cross-sectional and longitudinal) regardless whether outcomes have been assessed in the same child indoors and outdoors, or case-control (i.e. non-randomised controlled before &amp; after study) or (cluster) randomised controlled trials comparing the effect of indoor </w:t>
            </w:r>
            <w:r w:rsidR="00A018D6" w:rsidRPr="00A018D6">
              <w:rPr>
                <w:rFonts w:cstheme="minorHAnsi"/>
              </w:rPr>
              <w:t>PA</w:t>
            </w:r>
            <w:r w:rsidRPr="00A018D6">
              <w:rPr>
                <w:rFonts w:cstheme="minorHAnsi"/>
              </w:rPr>
              <w:t xml:space="preserve"> with outdoor </w:t>
            </w:r>
            <w:r w:rsidR="00A018D6" w:rsidRPr="00A018D6">
              <w:rPr>
                <w:rFonts w:cstheme="minorHAnsi"/>
              </w:rPr>
              <w:t>PA</w:t>
            </w:r>
            <w:r w:rsidRPr="00A018D6">
              <w:rPr>
                <w:rFonts w:cstheme="minorHAnsi"/>
              </w:rPr>
              <w:t>.</w:t>
            </w:r>
          </w:p>
        </w:tc>
        <w:tc>
          <w:tcPr>
            <w:tcW w:w="4747" w:type="dxa"/>
          </w:tcPr>
          <w:p w14:paraId="42149AFF" w14:textId="6396467E" w:rsidR="00402F0E" w:rsidRPr="00A018D6" w:rsidRDefault="00C328E3" w:rsidP="00D57A9E">
            <w:pPr>
              <w:rPr>
                <w:rFonts w:cstheme="minorHAnsi"/>
              </w:rPr>
            </w:pPr>
            <w:r w:rsidRPr="00A018D6">
              <w:rPr>
                <w:rFonts w:cstheme="minorHAnsi"/>
                <w:b/>
                <w:bCs/>
              </w:rPr>
              <w:t>Eligibility criteria (study design):</w:t>
            </w:r>
          </w:p>
          <w:p w14:paraId="791704C2" w14:textId="222D61FB" w:rsidR="00402F0E" w:rsidRPr="00A018D6" w:rsidRDefault="00402F0E" w:rsidP="00D57A9E">
            <w:pPr>
              <w:rPr>
                <w:rFonts w:cstheme="minorHAnsi"/>
                <w:color w:val="333333"/>
                <w:shd w:val="clear" w:color="auto" w:fill="FFFFFF"/>
              </w:rPr>
            </w:pPr>
            <w:r w:rsidRPr="00A018D6">
              <w:rPr>
                <w:rFonts w:cstheme="minorHAnsi"/>
              </w:rPr>
              <w:t>Cohort studies (cross-sectional and longitudinal) irrespective of whether outcomes were assessed in the same child both indoors and outdoors, case-control studies (</w:t>
            </w:r>
            <w:r w:rsidRPr="00A018D6">
              <w:rPr>
                <w:rFonts w:cstheme="minorHAnsi"/>
                <w:i/>
              </w:rPr>
              <w:t>i.e.</w:t>
            </w:r>
            <w:r w:rsidRPr="00A018D6">
              <w:rPr>
                <w:rFonts w:cstheme="minorHAnsi"/>
              </w:rPr>
              <w:t xml:space="preserve"> non-randomised controlled before and after studies), or (cluster) randomised controlled trials (RCTs).</w:t>
            </w:r>
          </w:p>
        </w:tc>
        <w:tc>
          <w:tcPr>
            <w:tcW w:w="3994" w:type="dxa"/>
          </w:tcPr>
          <w:p w14:paraId="031E8316" w14:textId="32E32574" w:rsidR="00402F0E" w:rsidRPr="00A018D6" w:rsidRDefault="00FB6885" w:rsidP="00D57A9E">
            <w:pPr>
              <w:rPr>
                <w:rFonts w:cstheme="minorHAnsi"/>
              </w:rPr>
            </w:pPr>
            <w:r w:rsidRPr="00A018D6">
              <w:rPr>
                <w:rFonts w:cstheme="minorHAnsi"/>
              </w:rPr>
              <w:t xml:space="preserve">Given the broader aims of the final review, the inclusion criterion for study design was amended so as not to restrict the </w:t>
            </w:r>
            <w:r w:rsidR="00AA0916" w:rsidRPr="00A018D6">
              <w:rPr>
                <w:rFonts w:cstheme="minorHAnsi"/>
              </w:rPr>
              <w:t xml:space="preserve">literature search to </w:t>
            </w:r>
            <w:r w:rsidR="00D71907" w:rsidRPr="00A018D6">
              <w:rPr>
                <w:rFonts w:cstheme="minorHAnsi"/>
              </w:rPr>
              <w:t xml:space="preserve">(cluster) RCTs that only compared the effect of indoor </w:t>
            </w:r>
            <w:r w:rsidR="00A018D6" w:rsidRPr="00A018D6">
              <w:rPr>
                <w:rFonts w:cstheme="minorHAnsi"/>
              </w:rPr>
              <w:t>PA</w:t>
            </w:r>
            <w:r w:rsidR="00D71907" w:rsidRPr="00A018D6">
              <w:rPr>
                <w:rFonts w:cstheme="minorHAnsi"/>
              </w:rPr>
              <w:t xml:space="preserve"> with outdoor </w:t>
            </w:r>
            <w:r w:rsidR="00A018D6" w:rsidRPr="00A018D6">
              <w:rPr>
                <w:rFonts w:cstheme="minorHAnsi"/>
              </w:rPr>
              <w:t>PA</w:t>
            </w:r>
            <w:r w:rsidR="00D71907" w:rsidRPr="00A018D6">
              <w:rPr>
                <w:rFonts w:cstheme="minorHAnsi"/>
              </w:rPr>
              <w:t>, allowing for additional ECEC environment-related papers to be examined.</w:t>
            </w:r>
          </w:p>
        </w:tc>
        <w:tc>
          <w:tcPr>
            <w:tcW w:w="697" w:type="dxa"/>
          </w:tcPr>
          <w:p w14:paraId="4497992A" w14:textId="2F9E756D" w:rsidR="00402F0E" w:rsidRPr="002975CB" w:rsidRDefault="002975CB" w:rsidP="001A542A">
            <w:pPr>
              <w:jc w:val="center"/>
              <w:rPr>
                <w:rFonts w:cstheme="minorHAnsi"/>
              </w:rPr>
            </w:pPr>
            <w:r w:rsidRPr="002975CB">
              <w:rPr>
                <w:rFonts w:cstheme="minorHAnsi"/>
              </w:rPr>
              <w:t>8</w:t>
            </w:r>
          </w:p>
        </w:tc>
      </w:tr>
      <w:tr w:rsidR="005C19CA" w:rsidRPr="00A018D6" w14:paraId="36ED2B0A" w14:textId="77777777" w:rsidTr="00663D25">
        <w:trPr>
          <w:trHeight w:val="1100"/>
        </w:trPr>
        <w:tc>
          <w:tcPr>
            <w:tcW w:w="4746" w:type="dxa"/>
          </w:tcPr>
          <w:p w14:paraId="3551E6C2" w14:textId="23A06E9F" w:rsidR="005C19CA" w:rsidRPr="00A018D6" w:rsidRDefault="00E42BE1" w:rsidP="00902B63">
            <w:pPr>
              <w:rPr>
                <w:rFonts w:cstheme="minorHAnsi"/>
                <w:b/>
                <w:bCs/>
              </w:rPr>
            </w:pPr>
            <w:r w:rsidRPr="00A018D6">
              <w:rPr>
                <w:rFonts w:cstheme="minorHAnsi"/>
                <w:b/>
                <w:bCs/>
              </w:rPr>
              <w:t>Intervention(s), exposure(s)</w:t>
            </w:r>
            <w:r w:rsidR="00F71205" w:rsidRPr="00A018D6">
              <w:rPr>
                <w:rFonts w:cstheme="minorHAnsi"/>
                <w:b/>
                <w:bCs/>
              </w:rPr>
              <w:t>:</w:t>
            </w:r>
          </w:p>
          <w:p w14:paraId="5CC08E3F" w14:textId="30A20D00" w:rsidR="00F71205" w:rsidRPr="00A018D6" w:rsidRDefault="00F71205" w:rsidP="00902B63">
            <w:pPr>
              <w:rPr>
                <w:rFonts w:cstheme="minorHAnsi"/>
              </w:rPr>
            </w:pPr>
            <w:r w:rsidRPr="00A018D6">
              <w:rPr>
                <w:rFonts w:cstheme="minorHAnsi"/>
              </w:rPr>
              <w:t xml:space="preserve">Structured and unstructured (free play) </w:t>
            </w:r>
            <w:r w:rsidR="00A018D6" w:rsidRPr="00A018D6">
              <w:rPr>
                <w:rFonts w:cstheme="minorHAnsi"/>
              </w:rPr>
              <w:t>PA</w:t>
            </w:r>
            <w:r w:rsidRPr="00A018D6">
              <w:rPr>
                <w:rFonts w:cstheme="minorHAnsi"/>
              </w:rPr>
              <w:t xml:space="preserve"> in any outdoor space.</w:t>
            </w:r>
          </w:p>
          <w:p w14:paraId="4ECD34BB" w14:textId="5742B621" w:rsidR="000710E5" w:rsidRPr="00A018D6" w:rsidRDefault="000710E5" w:rsidP="00902B63">
            <w:pPr>
              <w:rPr>
                <w:rFonts w:cstheme="minorHAnsi"/>
                <w:b/>
                <w:bCs/>
              </w:rPr>
            </w:pPr>
          </w:p>
        </w:tc>
        <w:tc>
          <w:tcPr>
            <w:tcW w:w="4747" w:type="dxa"/>
          </w:tcPr>
          <w:p w14:paraId="7D987B98" w14:textId="446448D4" w:rsidR="00E42BE1" w:rsidRPr="00A018D6" w:rsidRDefault="00E42BE1" w:rsidP="00E42BE1">
            <w:pPr>
              <w:rPr>
                <w:rFonts w:cstheme="minorHAnsi"/>
              </w:rPr>
            </w:pPr>
            <w:r w:rsidRPr="00A018D6">
              <w:rPr>
                <w:rFonts w:cstheme="minorHAnsi"/>
                <w:b/>
                <w:bCs/>
              </w:rPr>
              <w:t>Eligibility criteria (exposure):</w:t>
            </w:r>
          </w:p>
          <w:p w14:paraId="316CC86B" w14:textId="3D85D510" w:rsidR="005C19CA" w:rsidRPr="00A018D6" w:rsidRDefault="00E42BE1" w:rsidP="00D57A9E">
            <w:pPr>
              <w:rPr>
                <w:rFonts w:cstheme="minorHAnsi"/>
                <w:b/>
                <w:bCs/>
              </w:rPr>
            </w:pPr>
            <w:r w:rsidRPr="00A018D6">
              <w:t xml:space="preserve">Use of outdoor space including, but not limited to, the factors of time, availability, play, size and </w:t>
            </w:r>
            <w:ins w:id="0" w:author="Anne Martin" w:date="2022-04-14T09:45:00Z">
              <w:r w:rsidR="002F006E">
                <w:t xml:space="preserve">fixed and </w:t>
              </w:r>
            </w:ins>
            <w:r w:rsidRPr="00A018D6">
              <w:t>portable</w:t>
            </w:r>
            <w:ins w:id="1" w:author="Anne Martin" w:date="2022-04-14T09:45:00Z">
              <w:r w:rsidR="002F006E">
                <w:t xml:space="preserve"> outdoor</w:t>
              </w:r>
            </w:ins>
            <w:r w:rsidRPr="00A018D6">
              <w:t xml:space="preserve"> equipment.</w:t>
            </w:r>
          </w:p>
        </w:tc>
        <w:tc>
          <w:tcPr>
            <w:tcW w:w="3994" w:type="dxa"/>
          </w:tcPr>
          <w:p w14:paraId="35518C96" w14:textId="03785CCB" w:rsidR="005C19CA" w:rsidRPr="00A018D6" w:rsidRDefault="00B65024" w:rsidP="00D57A9E">
            <w:pPr>
              <w:rPr>
                <w:rFonts w:cstheme="minorHAnsi"/>
              </w:rPr>
            </w:pPr>
            <w:r>
              <w:rPr>
                <w:rFonts w:cstheme="minorHAnsi"/>
              </w:rPr>
              <w:t>The exposure-related eligibility criterion</w:t>
            </w:r>
            <w:r w:rsidR="008157C2">
              <w:rPr>
                <w:rFonts w:cstheme="minorHAnsi"/>
              </w:rPr>
              <w:t xml:space="preserve"> was expanded to reflect the altered aims of the research review.</w:t>
            </w:r>
          </w:p>
        </w:tc>
        <w:tc>
          <w:tcPr>
            <w:tcW w:w="697" w:type="dxa"/>
          </w:tcPr>
          <w:p w14:paraId="148B168F" w14:textId="6D0B9649" w:rsidR="005C19CA" w:rsidRPr="002975CB" w:rsidRDefault="002975CB" w:rsidP="001A542A">
            <w:pPr>
              <w:jc w:val="center"/>
              <w:rPr>
                <w:rFonts w:cstheme="minorHAnsi"/>
              </w:rPr>
            </w:pPr>
            <w:r>
              <w:rPr>
                <w:rFonts w:cstheme="minorHAnsi"/>
              </w:rPr>
              <w:t>8</w:t>
            </w:r>
          </w:p>
        </w:tc>
      </w:tr>
      <w:tr w:rsidR="008157C2" w:rsidRPr="00A018D6" w14:paraId="7877671A" w14:textId="77777777" w:rsidTr="00663D25">
        <w:trPr>
          <w:trHeight w:val="1100"/>
        </w:trPr>
        <w:tc>
          <w:tcPr>
            <w:tcW w:w="4746" w:type="dxa"/>
          </w:tcPr>
          <w:p w14:paraId="42C4DA13" w14:textId="7FD35B29" w:rsidR="008157C2" w:rsidRPr="00A018D6" w:rsidRDefault="008157C2" w:rsidP="008157C2">
            <w:pPr>
              <w:rPr>
                <w:rFonts w:cstheme="minorHAnsi"/>
                <w:b/>
                <w:bCs/>
              </w:rPr>
            </w:pPr>
            <w:r w:rsidRPr="00A018D6">
              <w:rPr>
                <w:rFonts w:cstheme="minorHAnsi"/>
                <w:b/>
                <w:bCs/>
              </w:rPr>
              <w:t>Comparator(s)/control:</w:t>
            </w:r>
          </w:p>
          <w:p w14:paraId="45BBD2EE" w14:textId="5922FEF9" w:rsidR="008157C2" w:rsidRPr="00A018D6" w:rsidRDefault="008157C2" w:rsidP="008157C2">
            <w:pPr>
              <w:rPr>
                <w:rFonts w:cstheme="minorHAnsi"/>
              </w:rPr>
            </w:pPr>
            <w:r w:rsidRPr="00A018D6">
              <w:rPr>
                <w:rFonts w:cstheme="minorHAnsi"/>
              </w:rPr>
              <w:t>Indoor structured and unstructured (free play) PA.</w:t>
            </w:r>
          </w:p>
        </w:tc>
        <w:tc>
          <w:tcPr>
            <w:tcW w:w="4747" w:type="dxa"/>
          </w:tcPr>
          <w:p w14:paraId="4D926477" w14:textId="5DA73142" w:rsidR="008157C2" w:rsidRPr="00A018D6" w:rsidRDefault="008157C2" w:rsidP="008157C2">
            <w:pPr>
              <w:jc w:val="both"/>
              <w:rPr>
                <w:b/>
                <w:bCs/>
              </w:rPr>
            </w:pPr>
            <w:r w:rsidRPr="00A018D6">
              <w:rPr>
                <w:b/>
                <w:bCs/>
              </w:rPr>
              <w:t>Eligibility criteria (comparator):</w:t>
            </w:r>
          </w:p>
          <w:p w14:paraId="5197DE8F" w14:textId="4D615669" w:rsidR="008157C2" w:rsidRPr="00A018D6" w:rsidRDefault="008157C2" w:rsidP="008157C2">
            <w:pPr>
              <w:jc w:val="both"/>
              <w:rPr>
                <w:rFonts w:cstheme="minorHAnsi"/>
                <w:b/>
                <w:bCs/>
              </w:rPr>
            </w:pPr>
            <w:r w:rsidRPr="00A018D6">
              <w:t>Where applicable, the use of indoor space including, but not limited to, the factors of time and play.</w:t>
            </w:r>
          </w:p>
        </w:tc>
        <w:tc>
          <w:tcPr>
            <w:tcW w:w="3994" w:type="dxa"/>
          </w:tcPr>
          <w:p w14:paraId="4A41F595" w14:textId="1340D00D" w:rsidR="008157C2" w:rsidRPr="00A018D6" w:rsidRDefault="008157C2" w:rsidP="008157C2">
            <w:pPr>
              <w:rPr>
                <w:rFonts w:cstheme="minorHAnsi"/>
              </w:rPr>
            </w:pPr>
            <w:r>
              <w:rPr>
                <w:rFonts w:cstheme="minorHAnsi"/>
              </w:rPr>
              <w:t>The comparator-related eligibility criterion was expanded to reflect the altered aims of the research review.</w:t>
            </w:r>
          </w:p>
        </w:tc>
        <w:tc>
          <w:tcPr>
            <w:tcW w:w="697" w:type="dxa"/>
          </w:tcPr>
          <w:p w14:paraId="5F77229A" w14:textId="7091577E" w:rsidR="008157C2" w:rsidRPr="002975CB" w:rsidRDefault="002975CB" w:rsidP="001A542A">
            <w:pPr>
              <w:jc w:val="center"/>
              <w:rPr>
                <w:rFonts w:cstheme="minorHAnsi"/>
              </w:rPr>
            </w:pPr>
            <w:r>
              <w:rPr>
                <w:rFonts w:cstheme="minorHAnsi"/>
              </w:rPr>
              <w:t>8</w:t>
            </w:r>
          </w:p>
        </w:tc>
      </w:tr>
      <w:tr w:rsidR="00413570" w:rsidRPr="00A018D6" w14:paraId="3D303520" w14:textId="77777777" w:rsidTr="00663D25">
        <w:trPr>
          <w:trHeight w:val="1100"/>
        </w:trPr>
        <w:tc>
          <w:tcPr>
            <w:tcW w:w="4746" w:type="dxa"/>
          </w:tcPr>
          <w:p w14:paraId="5D3DEED9" w14:textId="77777777" w:rsidR="00413570" w:rsidRDefault="00413570" w:rsidP="008157C2">
            <w:pPr>
              <w:rPr>
                <w:rFonts w:cstheme="minorHAnsi"/>
                <w:b/>
                <w:bCs/>
              </w:rPr>
            </w:pPr>
            <w:r>
              <w:rPr>
                <w:rFonts w:cstheme="minorHAnsi"/>
                <w:b/>
                <w:bCs/>
              </w:rPr>
              <w:t>Strategy for data synthesis:</w:t>
            </w:r>
          </w:p>
          <w:p w14:paraId="7E5C77E8" w14:textId="5BC98FB8" w:rsidR="00472C93" w:rsidRPr="00472C93" w:rsidRDefault="00472C93" w:rsidP="008157C2">
            <w:pPr>
              <w:rPr>
                <w:rFonts w:cstheme="minorHAnsi"/>
              </w:rPr>
            </w:pPr>
            <w:r>
              <w:rPr>
                <w:rFonts w:cstheme="minorHAnsi"/>
              </w:rPr>
              <w:t>A sensitivity analysis will be conducted where low quality studies will be removed from the synthesis to establish if they influenced the overall result for a certain outcome.</w:t>
            </w:r>
          </w:p>
        </w:tc>
        <w:tc>
          <w:tcPr>
            <w:tcW w:w="4747" w:type="dxa"/>
          </w:tcPr>
          <w:p w14:paraId="3C70FA64" w14:textId="33779D50" w:rsidR="00413570" w:rsidRPr="00472C93" w:rsidRDefault="00472C93" w:rsidP="008157C2">
            <w:pPr>
              <w:jc w:val="both"/>
            </w:pPr>
            <w:r>
              <w:t>N/A</w:t>
            </w:r>
          </w:p>
        </w:tc>
        <w:tc>
          <w:tcPr>
            <w:tcW w:w="3994" w:type="dxa"/>
          </w:tcPr>
          <w:p w14:paraId="55429296" w14:textId="50BA2863" w:rsidR="00413570" w:rsidRDefault="00472C93" w:rsidP="008157C2">
            <w:pPr>
              <w:rPr>
                <w:rFonts w:cstheme="minorHAnsi"/>
              </w:rPr>
            </w:pPr>
            <w:r>
              <w:rPr>
                <w:rFonts w:cstheme="minorHAnsi"/>
              </w:rPr>
              <w:t>Sensitivity analysis was not performed due to insufficient dat</w:t>
            </w:r>
            <w:r w:rsidR="001A0038">
              <w:rPr>
                <w:rFonts w:cstheme="minorHAnsi"/>
              </w:rPr>
              <w:t>a</w:t>
            </w:r>
            <w:r w:rsidR="005A0FDA">
              <w:rPr>
                <w:rFonts w:cstheme="minorHAnsi"/>
              </w:rPr>
              <w:t>.</w:t>
            </w:r>
          </w:p>
        </w:tc>
        <w:tc>
          <w:tcPr>
            <w:tcW w:w="697" w:type="dxa"/>
          </w:tcPr>
          <w:p w14:paraId="75FE7089" w14:textId="5059B4BF" w:rsidR="00413570" w:rsidRPr="005A0FDA" w:rsidRDefault="005A0FDA" w:rsidP="001A542A">
            <w:pPr>
              <w:jc w:val="center"/>
              <w:rPr>
                <w:rFonts w:cstheme="minorHAnsi"/>
              </w:rPr>
            </w:pPr>
            <w:r w:rsidRPr="005A0FDA">
              <w:rPr>
                <w:rFonts w:cstheme="minorHAnsi"/>
              </w:rPr>
              <w:t>N/A</w:t>
            </w:r>
          </w:p>
        </w:tc>
      </w:tr>
    </w:tbl>
    <w:p w14:paraId="41EC3EA6" w14:textId="4E9B2B90" w:rsidR="00B12DFF" w:rsidRPr="00111677" w:rsidRDefault="00B12DFF">
      <w:pPr>
        <w:rPr>
          <w:b/>
          <w:bCs/>
        </w:rPr>
      </w:pPr>
    </w:p>
    <w:sectPr w:rsidR="00B12DFF" w:rsidRPr="00111677" w:rsidSect="006E117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e Martin">
    <w15:presenceInfo w15:providerId="AD" w15:userId="S::Anne.Martin@glasgow.ac.uk::ec132546-6491-4244-9188-9784a4fd28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677"/>
    <w:rsid w:val="00005867"/>
    <w:rsid w:val="000710E5"/>
    <w:rsid w:val="00111677"/>
    <w:rsid w:val="00112002"/>
    <w:rsid w:val="001A0038"/>
    <w:rsid w:val="001A542A"/>
    <w:rsid w:val="00240A00"/>
    <w:rsid w:val="00240E96"/>
    <w:rsid w:val="00271AA5"/>
    <w:rsid w:val="00297246"/>
    <w:rsid w:val="002975CB"/>
    <w:rsid w:val="002B1277"/>
    <w:rsid w:val="002F006E"/>
    <w:rsid w:val="002F7E7F"/>
    <w:rsid w:val="0031247E"/>
    <w:rsid w:val="00402F0E"/>
    <w:rsid w:val="00413570"/>
    <w:rsid w:val="00423668"/>
    <w:rsid w:val="00472C93"/>
    <w:rsid w:val="004849D3"/>
    <w:rsid w:val="004A446E"/>
    <w:rsid w:val="00557E86"/>
    <w:rsid w:val="005A0FDA"/>
    <w:rsid w:val="005C19CA"/>
    <w:rsid w:val="00663D25"/>
    <w:rsid w:val="006872DF"/>
    <w:rsid w:val="006E1175"/>
    <w:rsid w:val="00796C30"/>
    <w:rsid w:val="007F122C"/>
    <w:rsid w:val="00814E76"/>
    <w:rsid w:val="008157C2"/>
    <w:rsid w:val="00816059"/>
    <w:rsid w:val="00837C31"/>
    <w:rsid w:val="00894B8B"/>
    <w:rsid w:val="008A058B"/>
    <w:rsid w:val="00902B63"/>
    <w:rsid w:val="009248A0"/>
    <w:rsid w:val="00A018D6"/>
    <w:rsid w:val="00A70301"/>
    <w:rsid w:val="00A73B22"/>
    <w:rsid w:val="00AA0916"/>
    <w:rsid w:val="00B07FEA"/>
    <w:rsid w:val="00B12DFF"/>
    <w:rsid w:val="00B65024"/>
    <w:rsid w:val="00BC0032"/>
    <w:rsid w:val="00BC0DDC"/>
    <w:rsid w:val="00C328E3"/>
    <w:rsid w:val="00C7680D"/>
    <w:rsid w:val="00C8200D"/>
    <w:rsid w:val="00D517AE"/>
    <w:rsid w:val="00D57A9E"/>
    <w:rsid w:val="00D71907"/>
    <w:rsid w:val="00DC2AF8"/>
    <w:rsid w:val="00E42BE1"/>
    <w:rsid w:val="00EB30EF"/>
    <w:rsid w:val="00ED7C9E"/>
    <w:rsid w:val="00F03FAE"/>
    <w:rsid w:val="00F71205"/>
    <w:rsid w:val="00FB68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270EF"/>
  <w15:chartTrackingRefBased/>
  <w15:docId w15:val="{6AF37267-5E1A-4FDE-B58C-966F4CE85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02B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2F7E7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02B6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02B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F7E7F"/>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9248A0"/>
    <w:rPr>
      <w:sz w:val="16"/>
      <w:szCs w:val="16"/>
    </w:rPr>
  </w:style>
  <w:style w:type="paragraph" w:styleId="CommentText">
    <w:name w:val="annotation text"/>
    <w:basedOn w:val="Normal"/>
    <w:link w:val="CommentTextChar"/>
    <w:uiPriority w:val="99"/>
    <w:unhideWhenUsed/>
    <w:rsid w:val="009248A0"/>
    <w:pPr>
      <w:spacing w:line="240" w:lineRule="auto"/>
    </w:pPr>
    <w:rPr>
      <w:sz w:val="20"/>
      <w:szCs w:val="20"/>
    </w:rPr>
  </w:style>
  <w:style w:type="character" w:customStyle="1" w:styleId="CommentTextChar">
    <w:name w:val="Comment Text Char"/>
    <w:basedOn w:val="DefaultParagraphFont"/>
    <w:link w:val="CommentText"/>
    <w:uiPriority w:val="99"/>
    <w:rsid w:val="009248A0"/>
    <w:rPr>
      <w:sz w:val="20"/>
      <w:szCs w:val="20"/>
    </w:rPr>
  </w:style>
  <w:style w:type="paragraph" w:styleId="CommentSubject">
    <w:name w:val="annotation subject"/>
    <w:basedOn w:val="CommentText"/>
    <w:next w:val="CommentText"/>
    <w:link w:val="CommentSubjectChar"/>
    <w:uiPriority w:val="99"/>
    <w:semiHidden/>
    <w:unhideWhenUsed/>
    <w:rsid w:val="009248A0"/>
    <w:rPr>
      <w:b/>
      <w:bCs/>
    </w:rPr>
  </w:style>
  <w:style w:type="character" w:customStyle="1" w:styleId="CommentSubjectChar">
    <w:name w:val="Comment Subject Char"/>
    <w:basedOn w:val="CommentTextChar"/>
    <w:link w:val="CommentSubject"/>
    <w:uiPriority w:val="99"/>
    <w:semiHidden/>
    <w:rsid w:val="009248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07192">
      <w:bodyDiv w:val="1"/>
      <w:marLeft w:val="0"/>
      <w:marRight w:val="0"/>
      <w:marTop w:val="0"/>
      <w:marBottom w:val="0"/>
      <w:divBdr>
        <w:top w:val="none" w:sz="0" w:space="0" w:color="auto"/>
        <w:left w:val="none" w:sz="0" w:space="0" w:color="auto"/>
        <w:bottom w:val="none" w:sz="0" w:space="0" w:color="auto"/>
        <w:right w:val="none" w:sz="0" w:space="0" w:color="auto"/>
      </w:divBdr>
      <w:divsChild>
        <w:div w:id="300160895">
          <w:marLeft w:val="0"/>
          <w:marRight w:val="0"/>
          <w:marTop w:val="0"/>
          <w:marBottom w:val="0"/>
          <w:divBdr>
            <w:top w:val="none" w:sz="0" w:space="0" w:color="auto"/>
            <w:left w:val="none" w:sz="0" w:space="0" w:color="auto"/>
            <w:bottom w:val="none" w:sz="0" w:space="0" w:color="auto"/>
            <w:right w:val="none" w:sz="0" w:space="0" w:color="auto"/>
          </w:divBdr>
        </w:div>
        <w:div w:id="895123277">
          <w:marLeft w:val="0"/>
          <w:marRight w:val="0"/>
          <w:marTop w:val="0"/>
          <w:marBottom w:val="0"/>
          <w:divBdr>
            <w:top w:val="none" w:sz="0" w:space="0" w:color="auto"/>
            <w:left w:val="none" w:sz="0" w:space="0" w:color="auto"/>
            <w:bottom w:val="none" w:sz="0" w:space="0" w:color="auto"/>
            <w:right w:val="none" w:sz="0" w:space="0" w:color="auto"/>
          </w:divBdr>
        </w:div>
        <w:div w:id="1003361156">
          <w:marLeft w:val="0"/>
          <w:marRight w:val="0"/>
          <w:marTop w:val="0"/>
          <w:marBottom w:val="0"/>
          <w:divBdr>
            <w:top w:val="none" w:sz="0" w:space="0" w:color="auto"/>
            <w:left w:val="none" w:sz="0" w:space="0" w:color="auto"/>
            <w:bottom w:val="none" w:sz="0" w:space="0" w:color="auto"/>
            <w:right w:val="none" w:sz="0" w:space="0" w:color="auto"/>
          </w:divBdr>
        </w:div>
        <w:div w:id="1073435020">
          <w:marLeft w:val="0"/>
          <w:marRight w:val="0"/>
          <w:marTop w:val="0"/>
          <w:marBottom w:val="0"/>
          <w:divBdr>
            <w:top w:val="none" w:sz="0" w:space="0" w:color="auto"/>
            <w:left w:val="none" w:sz="0" w:space="0" w:color="auto"/>
            <w:bottom w:val="none" w:sz="0" w:space="0" w:color="auto"/>
            <w:right w:val="none" w:sz="0" w:space="0" w:color="auto"/>
          </w:divBdr>
        </w:div>
        <w:div w:id="1266572722">
          <w:marLeft w:val="0"/>
          <w:marRight w:val="0"/>
          <w:marTop w:val="0"/>
          <w:marBottom w:val="0"/>
          <w:divBdr>
            <w:top w:val="none" w:sz="0" w:space="0" w:color="auto"/>
            <w:left w:val="none" w:sz="0" w:space="0" w:color="auto"/>
            <w:bottom w:val="none" w:sz="0" w:space="0" w:color="auto"/>
            <w:right w:val="none" w:sz="0" w:space="0" w:color="auto"/>
          </w:divBdr>
        </w:div>
        <w:div w:id="1837646050">
          <w:marLeft w:val="0"/>
          <w:marRight w:val="0"/>
          <w:marTop w:val="0"/>
          <w:marBottom w:val="0"/>
          <w:divBdr>
            <w:top w:val="none" w:sz="0" w:space="0" w:color="auto"/>
            <w:left w:val="none" w:sz="0" w:space="0" w:color="auto"/>
            <w:bottom w:val="none" w:sz="0" w:space="0" w:color="auto"/>
            <w:right w:val="none" w:sz="0" w:space="0" w:color="auto"/>
          </w:divBdr>
        </w:div>
      </w:divsChild>
    </w:div>
    <w:div w:id="207762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3523</Characters>
  <Application>Microsoft Office Word</Application>
  <DocSecurity>0</DocSecurity>
  <Lines>29</Lines>
  <Paragraphs>8</Paragraphs>
  <ScaleCrop>false</ScaleCrop>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Rigby</dc:creator>
  <cp:keywords/>
  <dc:description/>
  <cp:lastModifiedBy>Anne Martin</cp:lastModifiedBy>
  <cp:revision>4</cp:revision>
  <dcterms:created xsi:type="dcterms:W3CDTF">2022-04-14T08:44:00Z</dcterms:created>
  <dcterms:modified xsi:type="dcterms:W3CDTF">2022-04-14T08:45:00Z</dcterms:modified>
</cp:coreProperties>
</file>